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Isochronal surfaces in polar ice sheet </w:t>
      </w:r>
      <w:del w:id="0" w:author="Microsoft Office User" w:date="2017-03-24T09:07:00Z">
        <w:r>
          <w:rPr/>
          <w:delText>can be</w:delText>
        </w:r>
      </w:del>
      <w:ins w:id="1" w:author="Microsoft Office User" w:date="2017-03-24T09:07:00Z">
        <w:r>
          <w:rPr/>
          <w:t>are</w:t>
        </w:r>
      </w:ins>
      <w:ins w:id="2" w:author="Microsoft Office User" w:date="2017-03-24T09:12:00Z">
        <w:r>
          <w:rPr/>
          <w:t xml:space="preserve"> r</w:t>
        </w:r>
      </w:ins>
      <w:ins w:id="3" w:author="Microsoft Office User" w:date="2017-03-24T09:07:00Z">
        <w:r>
          <w:rPr/>
          <w:t>outinely</w:t>
        </w:r>
      </w:ins>
      <w:r>
        <w:rPr/>
        <w:t xml:space="preserve"> </w:t>
      </w:r>
      <w:ins w:id="4" w:author="Microsoft Office User" w:date="2017-03-24T09:06:00Z">
        <w:r>
          <w:rPr/>
          <w:t xml:space="preserve">detected </w:t>
        </w:r>
      </w:ins>
      <w:del w:id="5" w:author="Microsoft Office User" w:date="2017-03-24T09:06:00Z">
        <w:r>
          <w:rPr/>
          <w:delText xml:space="preserve">reconstructed </w:delText>
        </w:r>
      </w:del>
      <w:del w:id="6" w:author="Microsoft Office User" w:date="2017-03-24T09:07:00Z">
        <w:r>
          <w:rPr/>
          <w:delText>by</w:delText>
        </w:r>
      </w:del>
      <w:ins w:id="7" w:author="Microsoft Office User" w:date="2017-03-24T09:07:00Z">
        <w:r>
          <w:rPr/>
          <w:t>with</w:t>
        </w:r>
      </w:ins>
      <w:r>
        <w:rPr/>
        <w:t xml:space="preserve"> airborne </w:t>
      </w:r>
      <w:del w:id="8" w:author="Microsoft Office User" w:date="2017-03-24T09:07:00Z">
        <w:r>
          <w:rPr/>
          <w:delText xml:space="preserve">low-frequency </w:delText>
        </w:r>
      </w:del>
      <w:r>
        <w:rPr/>
        <w:t>radar</w:t>
      </w:r>
      <w:del w:id="9" w:author="Microsoft Office User" w:date="2017-03-24T09:12:00Z">
        <w:r>
          <w:rPr/>
          <w:delText xml:space="preserve"> </w:delText>
        </w:r>
      </w:del>
      <w:ins w:id="10" w:author="Microsoft Office User" w:date="2017-03-24T09:12:00Z">
        <w:r>
          <w:rPr/>
          <w:t xml:space="preserve"> surveys which by now have covered many areas of </w:t>
        </w:r>
      </w:ins>
      <w:ins w:id="11" w:author="Microsoft Office User" w:date="2017-03-24T09:15:00Z">
        <w:r>
          <w:rPr/>
          <w:t>both polar ice sheets</w:t>
        </w:r>
      </w:ins>
      <w:del w:id="12" w:author="Microsoft Office User" w:date="2017-03-24T09:12:00Z">
        <w:r>
          <w:rPr/>
          <w:delText>surveys</w:delText>
        </w:r>
      </w:del>
      <w:r>
        <w:rPr/>
        <w:t>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429496094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Heading1"/>
      <w:numFmt w:val="none"/>
      <w:suff w:val="nothing"/>
      <w:lvlText w:val=""/>
      <w:lvlJc w:val="left"/>
      <w:pPr>
        <w:ind w:left="432" w:hanging="432"/>
      </w:pPr>
    </w:lvl>
    <w:lvl w:ilvl="1">
      <w:start w:val="1"/>
      <w:pStyle w:val="Heading2"/>
      <w:numFmt w:val="none"/>
      <w:suff w:val="nothing"/>
      <w:lvlText w:val=""/>
      <w:lvlJc w:val="left"/>
      <w:pPr>
        <w:ind w:left="576" w:hanging="576"/>
      </w:pPr>
    </w:lvl>
    <w:lvl w:ilvl="2">
      <w:start w:val="1"/>
      <w:pStyle w:val="Heading3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sz w:val="24"/>
        <w:szCs w:val="24"/>
        <w:lang w:val="fr-FR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Liberation Serif" w:hAnsi="Liberation Serif" w:eastAsia="DejaVu Sans" w:cs="FreeSans"/>
      <w:color w:val="auto"/>
      <w:kern w:val="0"/>
      <w:sz w:val="24"/>
      <w:szCs w:val="24"/>
      <w:lang w:val="en-GB" w:eastAsia="zh-CN" w:bidi="hi-IN"/>
    </w:rPr>
  </w:style>
  <w:style w:type="paragraph" w:styleId="Heading1">
    <w:name w:val="Heading 1"/>
    <w:basedOn w:val="Heading"/>
    <w:qFormat/>
    <w:pPr>
      <w:numPr>
        <w:ilvl w:val="0"/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qFormat/>
    <w:pPr>
      <w:numPr>
        <w:ilvl w:val="2"/>
        <w:numId w:val="1"/>
      </w:numPr>
      <w:spacing w:before="140" w:after="120"/>
      <w:outlineLvl w:val="2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Variable" w:customStyle="1">
    <w:name w:val="Variable"/>
    <w:qFormat/>
    <w:rPr>
      <w:i/>
      <w:iCs/>
    </w:rPr>
  </w:style>
  <w:style w:type="character" w:styleId="ListLabel37" w:customStyle="1">
    <w:name w:val="ListLabel 37"/>
    <w:qFormat/>
    <w:rPr>
      <w:rFonts w:ascii="Liberation Sans" w:hAnsi="Liberation Sans" w:cs="OpenSymbol"/>
    </w:rPr>
  </w:style>
  <w:style w:type="character" w:styleId="ListLabel38" w:customStyle="1">
    <w:name w:val="ListLabel 38"/>
    <w:qFormat/>
    <w:rPr>
      <w:rFonts w:cs="OpenSymbol"/>
    </w:rPr>
  </w:style>
  <w:style w:type="character" w:styleId="ListLabel39" w:customStyle="1">
    <w:name w:val="ListLabel 39"/>
    <w:qFormat/>
    <w:rPr>
      <w:rFonts w:cs="OpenSymbol"/>
    </w:rPr>
  </w:style>
  <w:style w:type="character" w:styleId="ListLabel40" w:customStyle="1">
    <w:name w:val="ListLabel 40"/>
    <w:qFormat/>
    <w:rPr>
      <w:rFonts w:cs="OpenSymbol"/>
    </w:rPr>
  </w:style>
  <w:style w:type="character" w:styleId="ListLabel41" w:customStyle="1">
    <w:name w:val="ListLabel 41"/>
    <w:qFormat/>
    <w:rPr>
      <w:rFonts w:cs="OpenSymbol"/>
    </w:rPr>
  </w:style>
  <w:style w:type="character" w:styleId="ListLabel42" w:customStyle="1">
    <w:name w:val="ListLabel 42"/>
    <w:qFormat/>
    <w:rPr>
      <w:rFonts w:cs="OpenSymbol"/>
    </w:rPr>
  </w:style>
  <w:style w:type="character" w:styleId="ListLabel43" w:customStyle="1">
    <w:name w:val="ListLabel 43"/>
    <w:qFormat/>
    <w:rPr>
      <w:rFonts w:cs="OpenSymbol"/>
    </w:rPr>
  </w:style>
  <w:style w:type="character" w:styleId="ListLabel44" w:customStyle="1">
    <w:name w:val="ListLabel 44"/>
    <w:qFormat/>
    <w:rPr>
      <w:rFonts w:cs="OpenSymbol"/>
    </w:rPr>
  </w:style>
  <w:style w:type="character" w:styleId="ListLabel45" w:customStyle="1">
    <w:name w:val="ListLabel 45"/>
    <w:qFormat/>
    <w:rPr>
      <w:rFonts w:cs="OpenSymbol"/>
    </w:rPr>
  </w:style>
  <w:style w:type="character" w:styleId="ListLabel46" w:customStyle="1">
    <w:name w:val="ListLabel 46"/>
    <w:qFormat/>
    <w:rPr>
      <w:rFonts w:ascii="Liberation Sans" w:hAnsi="Liberation Sans" w:cs="OpenSymbol"/>
    </w:rPr>
  </w:style>
  <w:style w:type="character" w:styleId="ListLabel47" w:customStyle="1">
    <w:name w:val="ListLabel 47"/>
    <w:qFormat/>
    <w:rPr>
      <w:rFonts w:cs="OpenSymbol"/>
    </w:rPr>
  </w:style>
  <w:style w:type="character" w:styleId="ListLabel48" w:customStyle="1">
    <w:name w:val="ListLabel 48"/>
    <w:qFormat/>
    <w:rPr>
      <w:rFonts w:cs="OpenSymbol"/>
    </w:rPr>
  </w:style>
  <w:style w:type="character" w:styleId="ListLabel49" w:customStyle="1">
    <w:name w:val="ListLabel 49"/>
    <w:qFormat/>
    <w:rPr>
      <w:rFonts w:cs="OpenSymbol"/>
    </w:rPr>
  </w:style>
  <w:style w:type="character" w:styleId="ListLabel50" w:customStyle="1">
    <w:name w:val="ListLabel 50"/>
    <w:qFormat/>
    <w:rPr>
      <w:rFonts w:cs="OpenSymbol"/>
    </w:rPr>
  </w:style>
  <w:style w:type="character" w:styleId="ListLabel51" w:customStyle="1">
    <w:name w:val="ListLabel 51"/>
    <w:qFormat/>
    <w:rPr>
      <w:rFonts w:cs="OpenSymbol"/>
    </w:rPr>
  </w:style>
  <w:style w:type="character" w:styleId="ListLabel52" w:customStyle="1">
    <w:name w:val="ListLabel 52"/>
    <w:qFormat/>
    <w:rPr>
      <w:rFonts w:cs="OpenSymbol"/>
    </w:rPr>
  </w:style>
  <w:style w:type="character" w:styleId="ListLabel53" w:customStyle="1">
    <w:name w:val="ListLabel 53"/>
    <w:qFormat/>
    <w:rPr>
      <w:rFonts w:cs="OpenSymbol"/>
    </w:rPr>
  </w:style>
  <w:style w:type="character" w:styleId="ListLabel54" w:customStyle="1">
    <w:name w:val="ListLabel 54"/>
    <w:qFormat/>
    <w:rPr>
      <w:rFonts w:cs="OpenSymbol"/>
    </w:rPr>
  </w:style>
  <w:style w:type="character" w:styleId="Strong">
    <w:name w:val="Strong"/>
    <w:qFormat/>
    <w:rPr>
      <w:rFonts w:ascii="Arial" w:hAnsi="Arial"/>
      <w:b/>
      <w:bCs/>
      <w:sz w:val="22"/>
    </w:rPr>
  </w:style>
  <w:style w:type="character" w:styleId="ListLabel55" w:customStyle="1">
    <w:name w:val="ListLabel 55"/>
    <w:qFormat/>
    <w:rPr>
      <w:rFonts w:ascii="Liberation Sans" w:hAnsi="Liberation Sans"/>
      <w:sz w:val="24"/>
    </w:rPr>
  </w:style>
  <w:style w:type="character" w:styleId="CommentaireCar" w:customStyle="1">
    <w:name w:val="Commentaire Car"/>
    <w:basedOn w:val="DefaultParagraphFont"/>
    <w:link w:val="Commentaire"/>
    <w:uiPriority w:val="99"/>
    <w:semiHidden/>
    <w:qFormat/>
    <w:rPr>
      <w:rFonts w:cs="Mangal"/>
      <w:szCs w:val="21"/>
      <w:lang w:val="en-GB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c0713b"/>
    <w:rPr>
      <w:rFonts w:ascii="Times New Roman" w:hAnsi="Times New Roman" w:cs="Mangal"/>
      <w:sz w:val="18"/>
      <w:szCs w:val="16"/>
      <w:lang w:val="en-GB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38455e"/>
    <w:rPr>
      <w:rFonts w:cs="Mangal"/>
      <w:b/>
      <w:bCs/>
      <w:sz w:val="20"/>
      <w:szCs w:val="18"/>
      <w:lang w:val="en-GB"/>
    </w:rPr>
  </w:style>
  <w:style w:type="character" w:styleId="ListLabel56">
    <w:name w:val="ListLabel 56"/>
    <w:qFormat/>
    <w:rPr>
      <w:rFonts w:cs="OpenSymbol"/>
    </w:rPr>
  </w:style>
  <w:style w:type="character" w:styleId="ListLabel57">
    <w:name w:val="ListLabel 57"/>
    <w:qFormat/>
    <w:rPr>
      <w:rFonts w:cs="OpenSymbol"/>
    </w:rPr>
  </w:style>
  <w:style w:type="character" w:styleId="ListLabel58">
    <w:name w:val="ListLabel 58"/>
    <w:qFormat/>
    <w:rPr>
      <w:rFonts w:cs="OpenSymbol"/>
    </w:rPr>
  </w:style>
  <w:style w:type="character" w:styleId="ListLabel59">
    <w:name w:val="ListLabel 59"/>
    <w:qFormat/>
    <w:rPr>
      <w:rFonts w:cs="OpenSymbol"/>
    </w:rPr>
  </w:style>
  <w:style w:type="character" w:styleId="ListLabel60">
    <w:name w:val="ListLabel 60"/>
    <w:qFormat/>
    <w:rPr>
      <w:rFonts w:cs="OpenSymbol"/>
    </w:rPr>
  </w:style>
  <w:style w:type="character" w:styleId="ListLabel61">
    <w:name w:val="ListLabel 61"/>
    <w:qFormat/>
    <w:rPr>
      <w:rFonts w:cs="OpenSymbol"/>
    </w:rPr>
  </w:style>
  <w:style w:type="character" w:styleId="ListLabel62">
    <w:name w:val="ListLabel 62"/>
    <w:qFormat/>
    <w:rPr>
      <w:rFonts w:cs="OpenSymbol"/>
    </w:rPr>
  </w:style>
  <w:style w:type="character" w:styleId="ListLabel63">
    <w:name w:val="ListLabel 63"/>
    <w:qFormat/>
    <w:rPr>
      <w:rFonts w:cs="OpenSymbol"/>
    </w:rPr>
  </w:style>
  <w:style w:type="character" w:styleId="ListLabel64">
    <w:name w:val="ListLabel 64"/>
    <w:qFormat/>
    <w:rPr>
      <w:rFonts w:cs="OpenSymbol"/>
    </w:rPr>
  </w:style>
  <w:style w:type="character" w:styleId="ListLabel65">
    <w:name w:val="ListLabel 65"/>
    <w:qFormat/>
    <w:rPr>
      <w:sz w:val="24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cs="OpenSymbol"/>
    </w:rPr>
  </w:style>
  <w:style w:type="character" w:styleId="ListLabel74">
    <w:name w:val="ListLabel 74"/>
    <w:qFormat/>
    <w:rPr>
      <w:rFonts w:cs="OpenSymbol"/>
    </w:rPr>
  </w:style>
  <w:style w:type="character" w:styleId="ListLabel75">
    <w:name w:val="ListLabel 75"/>
    <w:qFormat/>
    <w:rPr>
      <w:rFonts w:cs="OpenSymbol"/>
    </w:rPr>
  </w:style>
  <w:style w:type="character" w:styleId="ListLabel76">
    <w:name w:val="ListLabel 76"/>
    <w:qFormat/>
    <w:rPr>
      <w:rFonts w:cs="OpenSymbol"/>
    </w:rPr>
  </w:style>
  <w:style w:type="character" w:styleId="ListLabel77">
    <w:name w:val="ListLabel 77"/>
    <w:qFormat/>
    <w:rPr>
      <w:rFonts w:cs="OpenSymbol"/>
    </w:rPr>
  </w:style>
  <w:style w:type="character" w:styleId="ListLabel78">
    <w:name w:val="ListLabel 78"/>
    <w:qFormat/>
    <w:rPr>
      <w:rFonts w:cs="OpenSymbol"/>
    </w:rPr>
  </w:style>
  <w:style w:type="character" w:styleId="ListLabel79">
    <w:name w:val="ListLabel 79"/>
    <w:qFormat/>
    <w:rPr>
      <w:rFonts w:cs="OpenSymbol"/>
    </w:rPr>
  </w:style>
  <w:style w:type="character" w:styleId="ListLabel80">
    <w:name w:val="ListLabel 80"/>
    <w:qFormat/>
    <w:rPr>
      <w:rFonts w:cs="OpenSymbol"/>
    </w:rPr>
  </w:style>
  <w:style w:type="character" w:styleId="ListLabel81">
    <w:name w:val="ListLabel 81"/>
    <w:qFormat/>
    <w:rPr>
      <w:rFonts w:cs="OpenSymbol"/>
    </w:rPr>
  </w:style>
  <w:style w:type="character" w:styleId="ListLabel82">
    <w:name w:val="ListLabel 82"/>
    <w:qFormat/>
    <w:rPr>
      <w:rFonts w:cs="OpenSymbol"/>
    </w:rPr>
  </w:style>
  <w:style w:type="character" w:styleId="ListLabel83">
    <w:name w:val="ListLabel 83"/>
    <w:qFormat/>
    <w:rPr>
      <w:rFonts w:cs="OpenSymbol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Quotations" w:customStyle="1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le">
    <w:name w:val="Title"/>
    <w:basedOn w:val="Heading"/>
    <w:qFormat/>
    <w:pPr>
      <w:jc w:val="center"/>
    </w:pPr>
    <w:rPr>
      <w:b/>
      <w:bCs/>
      <w:sz w:val="56"/>
      <w:szCs w:val="56"/>
    </w:rPr>
  </w:style>
  <w:style w:type="paragraph" w:styleId="Subtitle">
    <w:name w:val="Subtitle"/>
    <w:basedOn w:val="Heading"/>
    <w:qFormat/>
    <w:pPr>
      <w:spacing w:before="60" w:after="120"/>
      <w:jc w:val="center"/>
    </w:pPr>
    <w:rPr>
      <w:sz w:val="36"/>
      <w:szCs w:val="36"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Figure" w:customStyle="1">
    <w:name w:val="Figure"/>
    <w:basedOn w:val="Caption1"/>
    <w:qFormat/>
    <w:pPr/>
    <w:rPr/>
  </w:style>
  <w:style w:type="paragraph" w:styleId="Bibliography1" w:customStyle="1">
    <w:name w:val="Bibliography 1"/>
    <w:basedOn w:val="Index"/>
    <w:qFormat/>
    <w:pPr>
      <w:spacing w:lineRule="atLeast" w:line="240" w:before="0" w:after="240"/>
    </w:pPr>
    <w:rPr/>
  </w:style>
  <w:style w:type="paragraph" w:styleId="FrameContents" w:customStyle="1">
    <w:name w:val="Frame Contents"/>
    <w:basedOn w:val="Normal"/>
    <w:qFormat/>
    <w:pPr/>
    <w:rPr/>
  </w:style>
  <w:style w:type="paragraph" w:styleId="HellesRasterAkzent31" w:customStyle="1">
    <w:name w:val="Helles Raster - Akzent 31"/>
    <w:basedOn w:val="Normal"/>
    <w:qFormat/>
    <w:pPr>
      <w:widowControl/>
      <w:spacing w:before="0" w:after="0"/>
      <w:ind w:left="720" w:hanging="0"/>
      <w:contextualSpacing/>
    </w:pPr>
    <w:rPr>
      <w:rFonts w:ascii="Arial" w:hAnsi="Arial" w:eastAsia="Times New Roman" w:cs="Times New Roman"/>
      <w:sz w:val="22"/>
      <w:lang w:val="de-DE" w:eastAsia="de-DE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qFormat/>
    <w:pPr/>
    <w:rPr>
      <w:rFonts w:cs="Mangal"/>
      <w:szCs w:val="21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c0713b"/>
    <w:pPr/>
    <w:rPr>
      <w:rFonts w:ascii="Times New Roman" w:hAnsi="Times New Roman" w:cs="Mangal"/>
      <w:sz w:val="18"/>
      <w:szCs w:val="16"/>
    </w:rPr>
  </w:style>
  <w:style w:type="paragraph" w:styleId="Annotationsubject">
    <w:name w:val="annotation subject"/>
    <w:basedOn w:val="Annotationtext"/>
    <w:link w:val="ObjetducommentaireCar"/>
    <w:uiPriority w:val="99"/>
    <w:semiHidden/>
    <w:unhideWhenUsed/>
    <w:qFormat/>
    <w:rsid w:val="0038455e"/>
    <w:pPr/>
    <w:rPr>
      <w:b/>
      <w:bCs/>
      <w:sz w:val="20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LibreOfficeDev/6.1.0.0.alpha0$Linux_X86_64 LibreOffice_project/1fbe46cf08f525e78016feef83f4c38b79b337ba</Application>
  <Pages>1</Pages>
  <Words>25</Words>
  <Characters>128</Characters>
  <CharactersWithSpaces>152</CharactersWithSpaces>
  <Paragraphs>1</Paragraphs>
  <Company>LGGE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2017-03-24T12:04:00Z</dcterms:created>
  <dc:creator>PARRENIN Frederic</dc:creator>
  <dc:description/>
  <dc:language>fr-FR</dc:language>
  <cp:lastModifiedBy>Name Surname</cp:lastModifiedBy>
  <dcterms:modified xsi:type="dcterms:W3CDTF">2018-03-29T16:23:50Z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LGGE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ZOTERO_PREF_1">
    <vt:lpwstr>&lt;data data-version="3" zotero-version="4.0.29.10"&gt;&lt;session id="nF0LCbBM"/&gt;&lt;style id="http://www.zotero.org/styles/climate-of-the-past" hasBibliography="1" bibliographyStyleHasBeenSet="1"/&gt;&lt;prefs&gt;&lt;pref name="fieldType" value="ReferenceMark"/&gt;&lt;pref name="st</vt:lpwstr>
  </property>
  <property fmtid="{D5CDD505-2E9C-101B-9397-08002B2CF9AE}" pid="10" name="ZOTERO_PREF_2">
    <vt:lpwstr>oreReferences" value="true"/&gt;&lt;pref name="automaticJournalAbbreviations" value="true"/&gt;&lt;pref name="noteType" value=""/&gt;&lt;/prefs&gt;&lt;/data&gt;</vt:lpwstr>
  </property>
</Properties>
</file>